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0EE3F63" w:rsidR="00D13EBE" w:rsidRDefault="00D776DE" w:rsidP="00D13EBE">
      <w:pPr>
        <w:pStyle w:val="paragraph"/>
        <w:spacing w:before="0" w:beforeAutospacing="0" w:after="0" w:afterAutospacing="0"/>
        <w:ind w:left="4320" w:firstLine="720"/>
        <w:textAlignment w:val="baseline"/>
        <w:rPr>
          <w:rFonts w:ascii="Segoe UI" w:hAnsi="Segoe UI" w:cs="Segoe UI"/>
          <w:sz w:val="18"/>
          <w:szCs w:val="18"/>
        </w:rPr>
      </w:pPr>
      <w:ins w:id="0" w:author="Author">
        <w:r>
          <w:rPr>
            <w:rStyle w:val="normaltextrun"/>
            <w:lang w:val="lt-LT"/>
          </w:rPr>
          <w:t>ė</w:t>
        </w:r>
      </w:ins>
      <w:r w:rsidR="00D13EBE">
        <w:rPr>
          <w:rStyle w:val="normaltextrun"/>
          <w:lang w:val="lt-LT"/>
        </w:rPr>
        <w:t>PATVIRTINTA </w:t>
      </w:r>
      <w:r w:rsidR="00D13EBE">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4112BA5B"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6F1D1768"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4473D" w14:textId="77777777" w:rsidR="00DB2E45" w:rsidRDefault="00DB2E45">
      <w:pPr>
        <w:rPr>
          <w:sz w:val="20"/>
        </w:rPr>
      </w:pPr>
      <w:r>
        <w:rPr>
          <w:sz w:val="20"/>
        </w:rPr>
        <w:separator/>
      </w:r>
    </w:p>
  </w:endnote>
  <w:endnote w:type="continuationSeparator" w:id="0">
    <w:p w14:paraId="581DD18E" w14:textId="77777777" w:rsidR="00DB2E45" w:rsidRDefault="00DB2E45">
      <w:pPr>
        <w:rPr>
          <w:sz w:val="20"/>
        </w:rPr>
      </w:pPr>
      <w:r>
        <w:rPr>
          <w:sz w:val="20"/>
        </w:rPr>
        <w:continuationSeparator/>
      </w:r>
    </w:p>
  </w:endnote>
  <w:endnote w:type="continuationNotice" w:id="1">
    <w:p w14:paraId="2A0812CC" w14:textId="77777777" w:rsidR="00DB2E45" w:rsidRDefault="00DB2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F9E56" w14:textId="77777777" w:rsidR="00DB2E45" w:rsidRDefault="00DB2E45">
      <w:pPr>
        <w:rPr>
          <w:sz w:val="20"/>
        </w:rPr>
      </w:pPr>
      <w:r>
        <w:rPr>
          <w:sz w:val="20"/>
        </w:rPr>
        <w:separator/>
      </w:r>
    </w:p>
  </w:footnote>
  <w:footnote w:type="continuationSeparator" w:id="0">
    <w:p w14:paraId="75155A53" w14:textId="77777777" w:rsidR="00DB2E45" w:rsidRDefault="00DB2E45">
      <w:pPr>
        <w:rPr>
          <w:sz w:val="20"/>
        </w:rPr>
      </w:pPr>
      <w:r>
        <w:rPr>
          <w:sz w:val="20"/>
        </w:rPr>
        <w:continuationSeparator/>
      </w:r>
    </w:p>
  </w:footnote>
  <w:footnote w:type="continuationNotice" w:id="1">
    <w:p w14:paraId="1111101A" w14:textId="77777777" w:rsidR="00DB2E45" w:rsidRDefault="00DB2E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57689"/>
    <w:multiLevelType w:val="multilevel"/>
    <w:tmpl w:val="4FF610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857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proofState w:spelling="clean" w:grammar="clean"/>
  <w:trackRevisions/>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527B2"/>
    <w:rsid w:val="001C2E54"/>
    <w:rsid w:val="00233DAD"/>
    <w:rsid w:val="003B104E"/>
    <w:rsid w:val="004253F1"/>
    <w:rsid w:val="00480651"/>
    <w:rsid w:val="004A2AF4"/>
    <w:rsid w:val="004F10FB"/>
    <w:rsid w:val="005521DA"/>
    <w:rsid w:val="006470E6"/>
    <w:rsid w:val="00736E32"/>
    <w:rsid w:val="007604B0"/>
    <w:rsid w:val="007906AD"/>
    <w:rsid w:val="007D4CAA"/>
    <w:rsid w:val="0083118A"/>
    <w:rsid w:val="00925978"/>
    <w:rsid w:val="009728BC"/>
    <w:rsid w:val="00A05FD7"/>
    <w:rsid w:val="00A72765"/>
    <w:rsid w:val="00A737C2"/>
    <w:rsid w:val="00AD13BC"/>
    <w:rsid w:val="00B024D0"/>
    <w:rsid w:val="00BC37A5"/>
    <w:rsid w:val="00D13EBE"/>
    <w:rsid w:val="00D418E6"/>
    <w:rsid w:val="00D776DE"/>
    <w:rsid w:val="00DA4E0C"/>
    <w:rsid w:val="00DB2E45"/>
    <w:rsid w:val="00E276D4"/>
    <w:rsid w:val="00EF5956"/>
    <w:rsid w:val="00F60BD9"/>
    <w:rsid w:val="00F84F1C"/>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 w:type="paragraph" w:styleId="Revision">
    <w:name w:val="Revision"/>
    <w:hidden/>
    <w:semiHidden/>
    <w:rsid w:val="00F84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45D616FEFEC5B49AC595ABC8F4E8F07" ma:contentTypeVersion="8" ma:contentTypeDescription="Kurkite naują dokumentą." ma:contentTypeScope="" ma:versionID="bfa804175aca9c439a2a0a0dcf8dd08c">
  <xsd:schema xmlns:xsd="http://www.w3.org/2001/XMLSchema" xmlns:xs="http://www.w3.org/2001/XMLSchema" xmlns:p="http://schemas.microsoft.com/office/2006/metadata/properties" xmlns:ns2="964bf565-c0e0-4eae-87e1-1efbebd3b409" targetNamespace="http://schemas.microsoft.com/office/2006/metadata/properties" ma:root="true" ma:fieldsID="fe6e0a7c77f7af263a30856044a85035" ns2:_="">
    <xsd:import namespace="964bf565-c0e0-4eae-87e1-1efbebd3b4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4bf565-c0e0-4eae-87e1-1efbebd3b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8A810D-8C05-439B-BD0A-DAD664456F47}"/>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purl.org/dc/terms/"/>
    <ds:schemaRef ds:uri="http://schemas.microsoft.com/office/2006/documentManagement/types"/>
    <ds:schemaRef ds:uri="964bf565-c0e0-4eae-87e1-1efbebd3b409"/>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10959</Words>
  <Characters>78142</Characters>
  <Application>Microsoft Office Word</Application>
  <DocSecurity>0</DocSecurity>
  <Lines>1166</Lines>
  <Paragraphs>441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2025-04-23T05:46:00Z</dcterms:created>
  <dcterms:modified xsi:type="dcterms:W3CDTF">2025-10-30T06:41:00Z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0x010100C45D616FEFEC5B49AC595ABC8F4E8F07</vt:lpwstr>
  </property>
  <property fmtid="{D5CDD505-2E9C-101B-9397-08002B2CF9AE}" pid="4" name="docLang">
    <vt:lpwstr>lt</vt:lpwstr>
  </property>
</Properties>
</file>